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21AEA" w14:textId="77777777" w:rsidR="00F01740" w:rsidRPr="00971CC1" w:rsidRDefault="00F01740">
      <w:pPr>
        <w:jc w:val="center"/>
        <w:rPr>
          <w:b/>
        </w:rPr>
      </w:pPr>
      <w:bookmarkStart w:id="0" w:name="_GoBack"/>
      <w:bookmarkEnd w:id="0"/>
    </w:p>
    <w:p w14:paraId="06EF42A0" w14:textId="77777777" w:rsidR="00F01740" w:rsidRPr="00971CC1" w:rsidRDefault="00F661A6">
      <w:pPr>
        <w:jc w:val="center"/>
        <w:outlineLvl w:val="0"/>
        <w:rPr>
          <w:b/>
        </w:rPr>
      </w:pPr>
      <w:commentRangeStart w:id="1"/>
      <w:r w:rsidRPr="00971CC1">
        <w:rPr>
          <w:b/>
        </w:rPr>
        <w:t>Označenie</w:t>
      </w:r>
      <w:commentRangeEnd w:id="1"/>
      <w:r w:rsidRPr="00971CC1">
        <w:rPr>
          <w:rStyle w:val="Odkaznakomentr"/>
        </w:rPr>
        <w:commentReference w:id="1"/>
      </w:r>
      <w:r w:rsidRPr="00971CC1">
        <w:rPr>
          <w:b/>
        </w:rPr>
        <w:t xml:space="preserve"> </w:t>
      </w:r>
      <w:commentRangeStart w:id="2"/>
      <w:r w:rsidRPr="00971CC1">
        <w:rPr>
          <w:b/>
        </w:rPr>
        <w:t>poskytovateľa</w:t>
      </w:r>
      <w:commentRangeEnd w:id="2"/>
      <w:r w:rsidRPr="00971CC1">
        <w:rPr>
          <w:rStyle w:val="Odkaznakomentr"/>
        </w:rPr>
        <w:commentReference w:id="2"/>
      </w:r>
      <w:r w:rsidRPr="00971CC1">
        <w:rPr>
          <w:b/>
        </w:rPr>
        <w:t xml:space="preserve"> </w:t>
      </w:r>
      <w:r w:rsidRPr="00971CC1">
        <w:t>(ďalej ako „Poskytovateľ“)</w:t>
      </w:r>
    </w:p>
    <w:p w14:paraId="23DBAFC5" w14:textId="77777777"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5DBF4CF4" wp14:editId="0EF82222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C31B20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3DF2E285" w14:textId="77777777" w:rsidR="00F01740" w:rsidRPr="00971CC1" w:rsidRDefault="00F01740"/>
    <w:p w14:paraId="29E8ECD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7D3F7B5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49D2CCA5" w14:textId="77777777" w:rsidR="00F01740" w:rsidRPr="00971CC1" w:rsidRDefault="00F01740">
      <w:pPr>
        <w:spacing w:after="120"/>
        <w:jc w:val="both"/>
      </w:pPr>
    </w:p>
    <w:p w14:paraId="3701B361" w14:textId="77777777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74B571F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056"/>
        <w:gridCol w:w="5813"/>
        <w:tblGridChange w:id="3">
          <w:tblGrid>
            <w:gridCol w:w="3056"/>
            <w:gridCol w:w="5813"/>
          </w:tblGrid>
        </w:tblGridChange>
      </w:tblGrid>
      <w:tr w:rsidR="004034DE" w:rsidRPr="00971CC1" w14:paraId="5C1F2B0E" w14:textId="77777777" w:rsidTr="0017379D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005A13A9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4"/>
            <w:r w:rsidRPr="00971CC1">
              <w:rPr>
                <w:b/>
              </w:rPr>
              <w:t xml:space="preserve">Identifikácia žiadateľa </w:t>
            </w:r>
            <w:commentRangeEnd w:id="4"/>
            <w:r w:rsidRPr="00971CC1">
              <w:rPr>
                <w:rStyle w:val="Odkaznakomentr"/>
              </w:rPr>
              <w:commentReference w:id="4"/>
            </w:r>
          </w:p>
          <w:p w14:paraId="1AB0F43E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1196AAB2" w14:textId="77777777" w:rsidR="00F01740" w:rsidRPr="00971CC1" w:rsidRDefault="00F01740">
            <w:pPr>
              <w:spacing w:after="120"/>
              <w:jc w:val="both"/>
            </w:pPr>
          </w:p>
        </w:tc>
      </w:tr>
      <w:tr w:rsidR="004034DE" w:rsidRPr="00971CC1" w14:paraId="519A4E6F" w14:textId="77777777" w:rsidTr="0017379D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32C3A15C" w14:textId="3FA0584A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poskytnutie</w:t>
            </w:r>
            <w:r w:rsidRPr="00971CC1">
              <w:rPr>
                <w:b/>
              </w:rPr>
              <w:t xml:space="preserve"> NFP</w:t>
            </w:r>
          </w:p>
        </w:tc>
        <w:tc>
          <w:tcPr>
            <w:tcW w:w="3277" w:type="pct"/>
            <w:vAlign w:val="center"/>
          </w:tcPr>
          <w:p w14:paraId="16122822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4034DE" w:rsidRPr="00971CC1" w14:paraId="19F3F025" w14:textId="77777777" w:rsidTr="004034DE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27BFC700" w14:textId="762F6BA9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  <w:ins w:id="5" w:author="Autor">
              <w:r w:rsidR="00D528FA">
                <w:rPr>
                  <w:b/>
                </w:rPr>
                <w:t xml:space="preserve"> (ďalej len „vyzvanie“)</w:t>
              </w:r>
            </w:ins>
          </w:p>
        </w:tc>
        <w:tc>
          <w:tcPr>
            <w:tcW w:w="3277" w:type="pct"/>
            <w:vAlign w:val="center"/>
          </w:tcPr>
          <w:p w14:paraId="03421A34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4034DE" w:rsidRPr="00971CC1" w14:paraId="6AC1E51F" w14:textId="77777777" w:rsidTr="004034DE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3E507836" w14:textId="6D8FF86E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r w:rsidR="00E05054" w:rsidRPr="00971CC1">
              <w:rPr>
                <w:b/>
              </w:rPr>
              <w:t xml:space="preserve"> </w:t>
            </w:r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14:paraId="30208603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2B7FD3C5" w14:textId="77777777" w:rsidR="00F01740" w:rsidRPr="00971CC1" w:rsidRDefault="00F01740">
      <w:pPr>
        <w:rPr>
          <w:b/>
          <w:bCs/>
        </w:rPr>
      </w:pPr>
    </w:p>
    <w:p w14:paraId="61EBE98E" w14:textId="77777777" w:rsidR="00F01740" w:rsidRPr="00971CC1" w:rsidRDefault="00F661A6">
      <w:pPr>
        <w:spacing w:after="120"/>
        <w:jc w:val="both"/>
      </w:pPr>
      <w:r w:rsidRPr="00971CC1">
        <w:t xml:space="preserve">prijatej dňa DD. MM. RRRR (ďalej len „žiadosť o NFP“) </w:t>
      </w:r>
    </w:p>
    <w:p w14:paraId="326BE73F" w14:textId="77777777" w:rsidR="00F01740" w:rsidRPr="00971CC1" w:rsidRDefault="00F01740">
      <w:pPr>
        <w:spacing w:after="120"/>
        <w:jc w:val="both"/>
      </w:pPr>
    </w:p>
    <w:p w14:paraId="70931C9F" w14:textId="00261251" w:rsidR="00F01740" w:rsidRPr="00971CC1" w:rsidRDefault="00F661A6">
      <w:pPr>
        <w:spacing w:after="120"/>
        <w:jc w:val="both"/>
      </w:pPr>
      <w:r w:rsidRPr="00971CC1">
        <w:t>rozhodol v súlade s ustanovením § 19 ods. 8 v spojení s ustanovením § 16 ods. 2 zákona              č. 292/2014 Z. z. o príspevku poskytovanom z európskych</w:t>
      </w:r>
      <w:r w:rsidRPr="00971CC1">
        <w:rPr>
          <w:b/>
        </w:rPr>
        <w:t xml:space="preserve"> </w:t>
      </w:r>
      <w:r w:rsidRPr="00971CC1">
        <w:t xml:space="preserve">štrukturálnych a investičných fondov a o zmene a doplnení niektorých zákonov </w:t>
      </w:r>
      <w:ins w:id="6" w:author="Autor">
        <w:r w:rsidR="00C81430">
          <w:t xml:space="preserve">v znení neskorších predpisov </w:t>
        </w:r>
      </w:ins>
      <w:r w:rsidRPr="00971CC1">
        <w:t>(ďalej ako „</w:t>
      </w:r>
      <w:r w:rsidR="00E05054" w:rsidRPr="00971CC1">
        <w:t>Z</w:t>
      </w:r>
      <w:r w:rsidRPr="00971CC1">
        <w:t xml:space="preserve">ákon o príspevku z EŠIF“) takto: </w:t>
      </w:r>
    </w:p>
    <w:p w14:paraId="56BDFD91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Žiadosť o NFP sa schvaľuje. </w:t>
      </w:r>
    </w:p>
    <w:p w14:paraId="51B57C9D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14:paraId="092D96D5" w14:textId="7282D978" w:rsidR="00F01740" w:rsidRPr="00971CC1" w:rsidRDefault="00F661A6" w:rsidP="00336E4B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Pri poskytovaní </w:t>
      </w:r>
      <w:r w:rsidR="00E05054" w:rsidRPr="00971CC1">
        <w:t xml:space="preserve">NFP </w:t>
      </w:r>
      <w:r w:rsidRPr="00971CC1">
        <w:t>na realizáciu Projektu sa postupuje podľa tohto rozhodnutia</w:t>
      </w:r>
      <w:r w:rsidR="00E05054" w:rsidRPr="00971CC1">
        <w:t xml:space="preserve"> o schválení žiadosti o poskytnutie NFP (ďalej aj ako „</w:t>
      </w:r>
      <w:del w:id="7" w:author="Autor">
        <w:r w:rsidR="00E05054" w:rsidRPr="00971CC1">
          <w:delText>Rozhodnutie o schválení žiadosti o NFP</w:delText>
        </w:r>
      </w:del>
      <w:ins w:id="8" w:author="Autor">
        <w:r w:rsidR="006A7DE3">
          <w:t>r</w:t>
        </w:r>
        <w:r w:rsidR="00E05054" w:rsidRPr="00971CC1">
          <w:t>ozhodnutie</w:t>
        </w:r>
      </w:ins>
      <w:r w:rsidR="00E05054" w:rsidRPr="00971CC1">
        <w:t>“)</w:t>
      </w:r>
      <w:r w:rsidRPr="00971CC1">
        <w:t xml:space="preserve">, ktoré v prílohe č. 1 obsahuje práva a povinnosti Prijímateľa a Poskytovateľa v súvislosti s realizáciou Projektu. Nadobudnutím právoplatnosti tohto rozhodnutia podľa § 52 ods. 1 zák. č. 71/1967 Zb. o správnom konaní (Správny poriadok) </w:t>
      </w:r>
      <w:r w:rsidRPr="00971CC1">
        <w:lastRenderedPageBreak/>
        <w:t>v znení neskorších predpisov (ďalej len „Správny poriadok“) nadobúda toto rozhodnutie účinnosť a Žiadateľ sa ďalej</w:t>
      </w:r>
      <w:r w:rsidR="00E05054" w:rsidRPr="00971CC1">
        <w:t xml:space="preserve"> </w:t>
      </w:r>
      <w:r w:rsidRPr="00971CC1">
        <w:t xml:space="preserve">označuje ako Prijímateľ. Poskytnutie </w:t>
      </w:r>
      <w:r w:rsidR="00E05054" w:rsidRPr="00971CC1">
        <w:t xml:space="preserve">NFP </w:t>
      </w:r>
      <w:r w:rsidRPr="00971CC1">
        <w:t xml:space="preserve">na základe tohto rozhodnutia  je viazané na splnenie povinností Prijímateľa uvedených v tomto rozhodnutí v rámci jeho príloh, ktoré sú označené v bode 4. tohto rozhodnutia. </w:t>
      </w:r>
    </w:p>
    <w:p w14:paraId="35000CBF" w14:textId="20DDCFC0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del w:id="9" w:author="Autor">
        <w:r w:rsidR="005A2CED">
          <w:delText>R</w:delText>
        </w:r>
        <w:r w:rsidRPr="00971CC1">
          <w:delText>ozhodnutia o</w:delText>
        </w:r>
        <w:r w:rsidR="00E05054" w:rsidRPr="00971CC1">
          <w:delText> </w:delText>
        </w:r>
        <w:r w:rsidRPr="00971CC1">
          <w:delText>schválení</w:delText>
        </w:r>
        <w:r w:rsidR="00E05054" w:rsidRPr="00971CC1">
          <w:delText xml:space="preserve"> žiadosti</w:delText>
        </w:r>
        <w:r w:rsidRPr="00971CC1">
          <w:delText xml:space="preserve"> </w:delText>
        </w:r>
        <w:r w:rsidR="00AD771B" w:rsidRPr="00971CC1">
          <w:delText xml:space="preserve">o poskytnutie </w:delText>
        </w:r>
        <w:r w:rsidRPr="00971CC1">
          <w:delText>NFP</w:delText>
        </w:r>
      </w:del>
      <w:ins w:id="10" w:author="Autor">
        <w:r w:rsidR="006A7DE3">
          <w:t>r</w:t>
        </w:r>
        <w:r w:rsidR="006A7DE3" w:rsidRPr="00971CC1">
          <w:t>ozhodnutia</w:t>
        </w:r>
      </w:ins>
      <w:r w:rsidR="006A7DE3" w:rsidRPr="00971CC1">
        <w:t xml:space="preserve"> </w:t>
      </w:r>
      <w:r w:rsidRPr="00971CC1">
        <w:t xml:space="preserve">sú tieto </w:t>
      </w:r>
      <w:commentRangeStart w:id="11"/>
      <w:r w:rsidRPr="00971CC1">
        <w:t>prílohy</w:t>
      </w:r>
      <w:commentRangeEnd w:id="11"/>
      <w:r w:rsidRPr="00336E4B">
        <w:rPr>
          <w:rStyle w:val="Odkaznakomentr"/>
          <w:sz w:val="24"/>
        </w:rPr>
        <w:commentReference w:id="11"/>
      </w:r>
      <w:r w:rsidRPr="00971CC1">
        <w:t xml:space="preserve">: </w:t>
      </w:r>
    </w:p>
    <w:p w14:paraId="5DF5CB09" w14:textId="2E8BAA7B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1 - Práva a povinnosti Prijímateľa a Poskytovateľa v súvislosti s realizáciou Projektu;</w:t>
      </w:r>
    </w:p>
    <w:p w14:paraId="397AF555" w14:textId="3F180C3F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2 - Predmet podpory NFP;</w:t>
      </w:r>
    </w:p>
    <w:p w14:paraId="3D228848" w14:textId="189AA561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commentRangeStart w:id="12"/>
      <w:r w:rsidR="00F661A6" w:rsidRPr="00971CC1">
        <w:t>ríloha</w:t>
      </w:r>
      <w:commentRangeEnd w:id="12"/>
      <w:r w:rsidR="00F661A6" w:rsidRPr="00336E4B">
        <w:rPr>
          <w:rStyle w:val="Odkaznakomentr"/>
          <w:sz w:val="24"/>
        </w:rPr>
        <w:commentReference w:id="12"/>
      </w:r>
      <w:r w:rsidR="00F661A6" w:rsidRPr="00971CC1">
        <w:t xml:space="preserve"> č. 3 - Rozpočet Projektu;</w:t>
      </w:r>
    </w:p>
    <w:p w14:paraId="70D31A27" w14:textId="2EC84FC2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 xml:space="preserve">ríloha č. 4 - </w:t>
      </w:r>
      <w:r w:rsidR="00F661A6" w:rsidRPr="00971CC1">
        <w:rPr>
          <w:bCs/>
        </w:rPr>
        <w:t xml:space="preserve">Finančné opravy za porušenie pravidiel a postupov </w:t>
      </w:r>
      <w:r w:rsidR="00717C61">
        <w:rPr>
          <w:bCs/>
        </w:rPr>
        <w:t xml:space="preserve">verejného </w:t>
      </w:r>
      <w:r w:rsidR="00F661A6" w:rsidRPr="00971CC1">
        <w:rPr>
          <w:bCs/>
        </w:rPr>
        <w:t>obstarávania.</w:t>
      </w:r>
    </w:p>
    <w:p w14:paraId="6D9F4EDD" w14:textId="0B6429A9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r w:rsidR="00E05054" w:rsidRPr="00971CC1">
        <w:t xml:space="preserve"> </w:t>
      </w:r>
      <w:r w:rsidRPr="00971CC1">
        <w:t>22  až §</w:t>
      </w:r>
      <w:r w:rsidR="00E05054" w:rsidRPr="00971CC1">
        <w:t xml:space="preserve"> </w:t>
      </w:r>
      <w:r w:rsidRPr="00971CC1">
        <w:t xml:space="preserve">24 </w:t>
      </w:r>
      <w:r w:rsidR="00E05054" w:rsidRPr="00971CC1">
        <w:t>Z</w:t>
      </w:r>
      <w:r w:rsidRPr="00971CC1">
        <w:t>ákona o príspevku z EŠIF. Zmena v právach a povinnostiach Poskytovateľa a Prijímateľa v súvislosti s realizáciou Projektu</w:t>
      </w:r>
      <w:r w:rsidR="00366B45">
        <w:t xml:space="preserve">, ako aj v ďalších prílohách tohto rozhodnutia, sa vykoná </w:t>
      </w:r>
      <w:r w:rsidRPr="00971CC1">
        <w:t xml:space="preserve"> postupom a v rozsahu uvedenom v prílohe č. 1 tohto rozhodnutia. </w:t>
      </w:r>
    </w:p>
    <w:p w14:paraId="13A16881" w14:textId="7877B5AA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Rozhodnutie</w:t>
      </w:r>
      <w:del w:id="13" w:author="Autor">
        <w:r w:rsidRPr="00971CC1">
          <w:delText xml:space="preserve"> </w:delText>
        </w:r>
        <w:r w:rsidR="002F192D">
          <w:delText>o schválení žiadosti o poskytnutie NFP</w:delText>
        </w:r>
      </w:del>
      <w:r w:rsidRPr="00971CC1">
        <w:t xml:space="preserve">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na samotné rozhodnutie </w:t>
      </w:r>
      <w:r w:rsidR="002F192D">
        <w:t xml:space="preserve">o schválení žiadosti o poskytnutie NFP </w:t>
      </w:r>
      <w:r w:rsidRPr="00971CC1">
        <w:t xml:space="preserve">(bez jeho príloh) a: </w:t>
      </w:r>
    </w:p>
    <w:p w14:paraId="3232C5DA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článok 16, 18 a 19  prílohy č. 1 tohto rozhodnutia, ktorých platnosť a účinnosť končí 31. decembra 2028 alebo po tomto dátume vysporiadaním finančných vzťahov medzi Poskytovateľom a Prijímateľom na základe tohto rozhodnutia, ak nedošlo k ich vysporiadaniu k 31. decembru 2028;</w:t>
      </w:r>
    </w:p>
    <w:p w14:paraId="60DCFD62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14:paraId="18F1737E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commentRangeStart w:id="14"/>
      <w:r w:rsidRPr="00971CC1">
        <w:t xml:space="preserve">projektov, v rámci ktorých došlo k poskytnutiu štátnej pomoci, platnosť a účinnosť článku 16 a článku 19 prílohy č. 1 tohto rozhodnutia trvá po dobu stanovenú v bodoch (i) a (ii) tohto písm. c), ak z písmen a) a b) tohto odseku 6. nevyplývajú dlhšie lehoty:  </w:t>
      </w:r>
    </w:p>
    <w:p w14:paraId="01E868EB" w14:textId="77777777" w:rsidR="00F01740" w:rsidRPr="00971CC1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 w:rsidRPr="00971CC1">
        <w:t xml:space="preserve">platnosť a účinnosť článku 19 prílohy č. 1 tohto rozhodnutia končí uplynutím 10 rokov od schválenia Následnej monitorovacej správy a </w:t>
      </w:r>
    </w:p>
    <w:p w14:paraId="4C0D9F11" w14:textId="77777777" w:rsidR="00F01740" w:rsidRPr="00971CC1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 w:rsidRPr="00971CC1">
        <w:t xml:space="preserve">platnosť a účinnosť článku 16 prílohy č. 1 tohto rozhodnutia v súvislosti s vymáhaním neoprávnenej štátnej pomoci končí uplynutím 10 rokov od schválenia Následnej monitorovacej správy. </w:t>
      </w:r>
      <w:commentRangeEnd w:id="14"/>
      <w:r w:rsidR="00A324FA">
        <w:rPr>
          <w:rStyle w:val="Odkaznakomentr"/>
          <w:szCs w:val="20"/>
        </w:rPr>
        <w:commentReference w:id="14"/>
      </w:r>
    </w:p>
    <w:p w14:paraId="419C22A6" w14:textId="1C9EFDC8" w:rsidR="00F01740" w:rsidRPr="00971CC1" w:rsidRDefault="00F661A6">
      <w:pPr>
        <w:spacing w:before="120" w:line="264" w:lineRule="auto"/>
        <w:ind w:left="426"/>
        <w:jc w:val="both"/>
      </w:pPr>
      <w:r w:rsidRPr="00971CC1">
        <w:t xml:space="preserve">Platnosť a účinnosť tohto rozhodnutia v rozsahu uvedenom v písmenách a) až c) tohto odseku 6 sa predĺži na základe oznámenia Poskytovateľa Prijímateľovi v prípade, ak </w:t>
      </w:r>
      <w:r w:rsidRPr="00971CC1">
        <w:lastRenderedPageBreak/>
        <w:t>nastanú skutočnosti uvedené v článku 140 nariadenia (ako je definované v článku 1 ods. 4 prílohy č. 1 rozhodnutia o schválení žiadosti o NFP) o čas trvania týchto skutočností.</w:t>
      </w:r>
    </w:p>
    <w:p w14:paraId="1DEA122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37C6049B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42AB83E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48EF12D9" w14:textId="2DDFB6A3" w:rsidR="00F01740" w:rsidRPr="004967C7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>Poskytovateľ ako [</w:t>
      </w:r>
      <w:commentRangeStart w:id="15"/>
      <w:r w:rsidRPr="00971CC1">
        <w:rPr>
          <w:sz w:val="24"/>
          <w:szCs w:val="24"/>
        </w:rPr>
        <w:t>...</w:t>
      </w:r>
      <w:commentRangeEnd w:id="15"/>
      <w:r w:rsidRPr="00971CC1">
        <w:rPr>
          <w:rStyle w:val="Odkaznakomentr"/>
          <w:sz w:val="24"/>
          <w:szCs w:val="24"/>
        </w:rPr>
        <w:commentReference w:id="15"/>
      </w:r>
      <w:r w:rsidRPr="00971CC1">
        <w:rPr>
          <w:sz w:val="24"/>
          <w:szCs w:val="24"/>
        </w:rPr>
        <w:t xml:space="preserve">] v rámci konania o žiadosti o NFP overil splnenie podmienok poskytnutia príspevku a dospel k záveru, že žiadosť o NFP </w:t>
      </w:r>
      <w:ins w:id="16" w:author="Autor">
        <w:r w:rsidR="004967C7" w:rsidRPr="004967C7">
          <w:rPr>
            <w:sz w:val="24"/>
            <w:szCs w:val="24"/>
          </w:rPr>
          <w:t>podľa jej obsahu (vrátane príloh)</w:t>
        </w:r>
        <w:r w:rsidR="004967C7">
          <w:t xml:space="preserve"> </w:t>
        </w:r>
      </w:ins>
      <w:r w:rsidRPr="00971CC1">
        <w:rPr>
          <w:sz w:val="24"/>
          <w:szCs w:val="24"/>
        </w:rPr>
        <w:t>splnila všetky podmienky poskytnutia príspevku tak, ako boli stanovené vo vyzvaní</w:t>
      </w:r>
      <w:del w:id="17" w:author="Autor">
        <w:r w:rsidRPr="00971CC1">
          <w:rPr>
            <w:sz w:val="24"/>
            <w:szCs w:val="24"/>
          </w:rPr>
          <w:delText xml:space="preserve">, kód .................... </w:delText>
        </w:r>
      </w:del>
      <w:r w:rsidRPr="00971CC1">
        <w:rPr>
          <w:sz w:val="24"/>
          <w:szCs w:val="24"/>
        </w:rPr>
        <w:t xml:space="preserve"> a zároveň bol k dispozícii dostatok finančných prostriedkov na financovanie realizácie Projektu obsiahnutého v schválenej žiadosti o NFP na základe alokácie určenej </w:t>
      </w:r>
      <w:r w:rsidRPr="004967C7">
        <w:rPr>
          <w:sz w:val="24"/>
          <w:szCs w:val="24"/>
        </w:rPr>
        <w:t>v predmetnom vyzvaní</w:t>
      </w:r>
      <w:del w:id="18" w:author="Autor">
        <w:r w:rsidRPr="00971CC1">
          <w:rPr>
            <w:sz w:val="24"/>
            <w:szCs w:val="24"/>
          </w:rPr>
          <w:delText>.</w:delText>
        </w:r>
      </w:del>
      <w:ins w:id="19" w:author="Autor">
        <w:r w:rsidR="004967C7" w:rsidRPr="004967C7">
          <w:rPr>
            <w:sz w:val="24"/>
            <w:szCs w:val="24"/>
          </w:rPr>
          <w:t xml:space="preserve">, na základe čoho žiadosť schválil. </w:t>
        </w:r>
        <w:r w:rsidR="00D528FA" w:rsidRPr="00BC2AD4">
          <w:rPr>
            <w:sz w:val="24"/>
            <w:szCs w:val="24"/>
          </w:rPr>
          <w:t>Uvedené overenie podmienok poskytovania príspevku nelimituje poskytovateľa alebo štatutárny orgán poskytovateľa v overovaní ich splnenia v prípadných ďalších konaniach v súvislosti so žiadosťou v súlade so zákonom o príspevku z EŠIF</w:t>
        </w:r>
        <w:r w:rsidRPr="004967C7">
          <w:rPr>
            <w:sz w:val="24"/>
            <w:szCs w:val="24"/>
          </w:rPr>
          <w:t>.</w:t>
        </w:r>
      </w:ins>
      <w:r w:rsidRPr="004967C7">
        <w:rPr>
          <w:sz w:val="24"/>
          <w:szCs w:val="24"/>
        </w:rPr>
        <w:t xml:space="preserve"> </w:t>
      </w:r>
    </w:p>
    <w:p w14:paraId="16B2ECF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6938B8C8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14:paraId="4015CBB0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1F340285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20"/>
      <w:r w:rsidRPr="00971CC1">
        <w:rPr>
          <w:sz w:val="24"/>
          <w:szCs w:val="24"/>
        </w:rPr>
        <w:t>V</w:t>
      </w:r>
      <w:commentRangeEnd w:id="20"/>
      <w:r w:rsidRPr="00336E4B">
        <w:rPr>
          <w:rStyle w:val="Odkaznakomentr"/>
          <w:sz w:val="24"/>
        </w:rPr>
        <w:commentReference w:id="20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21"/>
      <w:r w:rsidRPr="00971CC1">
        <w:rPr>
          <w:sz w:val="24"/>
          <w:szCs w:val="24"/>
        </w:rPr>
        <w:t>......................</w:t>
      </w:r>
      <w:commentRangeEnd w:id="21"/>
      <w:r w:rsidRPr="00971CC1">
        <w:rPr>
          <w:rStyle w:val="Odkaznakomentr"/>
          <w:sz w:val="24"/>
          <w:szCs w:val="24"/>
        </w:rPr>
        <w:commentReference w:id="21"/>
      </w:r>
      <w:r w:rsidRPr="00971CC1">
        <w:rPr>
          <w:sz w:val="24"/>
          <w:szCs w:val="24"/>
        </w:rPr>
        <w:t>.</w:t>
      </w:r>
    </w:p>
    <w:p w14:paraId="29516B27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38891E8" w14:textId="1A7A9CC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 súlade s ustanovením § 25 ods. 2 </w:t>
      </w:r>
      <w:r w:rsidR="006E004C" w:rsidRPr="00971CC1">
        <w:rPr>
          <w:sz w:val="24"/>
          <w:szCs w:val="24"/>
        </w:rPr>
        <w:t>Z</w:t>
      </w:r>
      <w:r w:rsidRPr="00971CC1">
        <w:rPr>
          <w:sz w:val="24"/>
          <w:szCs w:val="24"/>
        </w:rPr>
        <w:t xml:space="preserve">ákona o príspevku z EŠIF právny nárok na poskytnutie príspevku vzniká nadobudnutím právoplatnosti tohto rozhodnutia. </w:t>
      </w:r>
    </w:p>
    <w:p w14:paraId="195249D9" w14:textId="77777777" w:rsidR="00F01740" w:rsidRPr="00971CC1" w:rsidRDefault="00F01740">
      <w:pPr>
        <w:spacing w:line="264" w:lineRule="auto"/>
      </w:pPr>
    </w:p>
    <w:p w14:paraId="04E7D823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4D5B6312" w14:textId="77777777" w:rsidR="00F01740" w:rsidRPr="00971CC1" w:rsidRDefault="00F01740">
      <w:pPr>
        <w:spacing w:line="264" w:lineRule="auto"/>
      </w:pPr>
    </w:p>
    <w:p w14:paraId="45F497C2" w14:textId="7149F0E0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r w:rsidR="006E004C" w:rsidRPr="00971CC1">
        <w:t>Z</w:t>
      </w:r>
      <w:r w:rsidRPr="00971CC1">
        <w:t>ákona o príspevku z EŠIF možné podať odvolanie. Žiadateľ môže podať odvolanie písomne na adresu Poskytovateľa uvedenú v tomto rozhodnutí do 10 pracovných dní odo dňa doručenia tohto rozhodnutia</w:t>
      </w:r>
      <w:r w:rsidR="002F192D">
        <w:t xml:space="preserve"> alebo elektronicky, zaslaním do</w:t>
      </w:r>
      <w:r w:rsidR="00B86995">
        <w:t> </w:t>
      </w:r>
      <w:r w:rsidR="002F192D">
        <w:t>elektronickej schránky Poskytovateľa podpísané kvalifikovaným elektronickým podpisom alebo kvalifikovaným elektronickým podpisom s mandátnym certifikátom alebo kvalifikovanou elektronickou pečaťou</w:t>
      </w:r>
      <w:r w:rsidRPr="00971CC1">
        <w:t>. V odvolaní sa okrem identifikačných náležitostí (§ 22 ods</w:t>
      </w:r>
      <w:r w:rsidR="00B76DCC">
        <w:t>ek</w:t>
      </w:r>
      <w:r w:rsidRPr="00971CC1">
        <w:t xml:space="preserve"> 5 písm</w:t>
      </w:r>
      <w:r w:rsidR="00B76DCC">
        <w:t>eno</w:t>
      </w:r>
      <w:r w:rsidRPr="00971CC1">
        <w:t xml:space="preserve"> a) a b) </w:t>
      </w:r>
      <w:r w:rsidR="006E004C" w:rsidRPr="00971CC1">
        <w:t>Z</w:t>
      </w:r>
      <w:r w:rsidRPr="00971CC1">
        <w:t xml:space="preserve">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536ECEBC" w14:textId="77777777" w:rsidR="00F01740" w:rsidRPr="00971CC1" w:rsidRDefault="00F01740">
      <w:pPr>
        <w:spacing w:line="264" w:lineRule="auto"/>
        <w:jc w:val="both"/>
      </w:pPr>
    </w:p>
    <w:p w14:paraId="5CFDD34B" w14:textId="485E5DC9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r w:rsidR="00B86995">
        <w:t> </w:t>
      </w:r>
      <w:r w:rsidRPr="00971CC1">
        <w:t xml:space="preserve">súlade s podmienkami uvedenými v § 24 </w:t>
      </w:r>
      <w:r w:rsidR="006E004C" w:rsidRPr="00971CC1">
        <w:t>Z</w:t>
      </w:r>
      <w:r w:rsidRPr="00971CC1">
        <w:t xml:space="preserve">ákona o príspevku z EŠIF. </w:t>
      </w:r>
    </w:p>
    <w:p w14:paraId="109FCBA6" w14:textId="77777777" w:rsidR="00F01740" w:rsidRPr="00971CC1" w:rsidRDefault="00F01740">
      <w:pPr>
        <w:spacing w:line="264" w:lineRule="auto"/>
        <w:jc w:val="both"/>
      </w:pPr>
    </w:p>
    <w:p w14:paraId="5D546C41" w14:textId="77777777" w:rsidR="00F01740" w:rsidRPr="00971CC1" w:rsidRDefault="00F661A6">
      <w:pPr>
        <w:spacing w:line="264" w:lineRule="auto"/>
        <w:jc w:val="both"/>
      </w:pPr>
      <w:r w:rsidRPr="00971CC1">
        <w:t xml:space="preserve">Toto rozhodnutie je preskúmateľné súdom. </w:t>
      </w:r>
    </w:p>
    <w:p w14:paraId="0AC9E85C" w14:textId="77777777" w:rsidR="00F01740" w:rsidRPr="00971CC1" w:rsidRDefault="00F01740">
      <w:pPr>
        <w:spacing w:line="264" w:lineRule="auto"/>
      </w:pPr>
    </w:p>
    <w:p w14:paraId="7EE3D6BA" w14:textId="77777777" w:rsidR="00F01740" w:rsidRPr="00971CC1" w:rsidRDefault="00F661A6">
      <w:pPr>
        <w:spacing w:line="264" w:lineRule="auto"/>
      </w:pPr>
      <w:r w:rsidRPr="00971CC1">
        <w:t xml:space="preserve">V ..........................., dňa .............................. </w:t>
      </w:r>
    </w:p>
    <w:p w14:paraId="05B19E73" w14:textId="77777777" w:rsidR="00F01740" w:rsidRPr="00971CC1" w:rsidRDefault="00F01740">
      <w:pPr>
        <w:spacing w:line="264" w:lineRule="auto"/>
      </w:pPr>
    </w:p>
    <w:p w14:paraId="0A186571" w14:textId="77777777" w:rsidR="00F01740" w:rsidRPr="00971CC1" w:rsidRDefault="00F661A6">
      <w:pPr>
        <w:spacing w:line="264" w:lineRule="auto"/>
        <w:ind w:firstLine="4860"/>
      </w:pPr>
      <w:r w:rsidRPr="00971CC1">
        <w:t>meno, priezvisko, funkcia a podpis</w:t>
      </w:r>
    </w:p>
    <w:p w14:paraId="64F85459" w14:textId="77777777" w:rsidR="00F01740" w:rsidRPr="00971CC1" w:rsidRDefault="00F661A6">
      <w:pPr>
        <w:spacing w:line="264" w:lineRule="auto"/>
        <w:ind w:firstLine="4860"/>
      </w:pPr>
      <w:r w:rsidRPr="00971CC1">
        <w:t>osoby oprávnenej konať za Poskytovateľa</w:t>
      </w:r>
    </w:p>
    <w:p w14:paraId="25C8D24B" w14:textId="77777777" w:rsidR="00F01740" w:rsidRPr="00971CC1" w:rsidRDefault="00F661A6">
      <w:pPr>
        <w:spacing w:line="264" w:lineRule="auto"/>
        <w:ind w:firstLine="4860"/>
      </w:pPr>
      <w:r w:rsidRPr="00971CC1">
        <w:t>odtlačok úradnej pečiatky Poskytovateľa</w:t>
      </w:r>
    </w:p>
    <w:p w14:paraId="243859AB" w14:textId="77777777" w:rsidR="00F01740" w:rsidRPr="00971CC1" w:rsidRDefault="00F01740"/>
    <w:p w14:paraId="20D4C778" w14:textId="77777777" w:rsidR="00F01740" w:rsidRPr="00971CC1" w:rsidRDefault="00F01740"/>
    <w:p w14:paraId="1DF511F9" w14:textId="77777777" w:rsidR="00F01740" w:rsidRPr="00971CC1" w:rsidRDefault="00F01740"/>
    <w:sectPr w:rsidR="00F01740" w:rsidRPr="00971C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60421EA2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Vzhľadom na definíciu poskytovateľa podľa §3 ods. 2 písm. f) zák. č. 292/2014 Z. z. sa rozhodnutie vydáva aj v prípade, ak je prijímateľom sprostredkovateľský orgán (SO), ktorý je poskytovateľom podľa udeleného poverenia riadiaceho orgánu.</w:t>
      </w:r>
    </w:p>
  </w:comment>
  <w:comment w:id="2" w:author="Autor" w:initials="A">
    <w:p w14:paraId="639E141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 xml:space="preserve">Uvedie sa úplný názov, sídlo, IČO a v prípade sprostredkovateľského orgánu aj skutočnosť, že koná v mene riadiaceho orgánu </w:t>
      </w:r>
    </w:p>
  </w:comment>
  <w:comment w:id="4" w:author="Autor" w:initials="A">
    <w:p w14:paraId="42760ED3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11" w:author="Autor" w:initials="A">
    <w:p w14:paraId="46238546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12" w:author="Autor" w:initials="A">
    <w:p w14:paraId="5BBCB95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14" w:author="Autor" w:initials="A">
    <w:p w14:paraId="035807B1" w14:textId="3D508C7C" w:rsidR="00A324FA" w:rsidRDefault="00A324FA">
      <w:pPr>
        <w:pStyle w:val="Textkomentra"/>
      </w:pPr>
      <w:r>
        <w:rPr>
          <w:rStyle w:val="Odkaznakomentr"/>
        </w:rPr>
        <w:annotationRef/>
      </w:r>
      <w:r>
        <w:t xml:space="preserve">RO upraví znenie pre účely tých </w:t>
      </w:r>
      <w:r w:rsidRPr="00A324FA">
        <w:t xml:space="preserve"> projektov TP, kedy je následná MS pre ukončenie platnosti a účinnosti rozhodnutia nerelevantná, </w:t>
      </w:r>
      <w:r>
        <w:t>pretože</w:t>
      </w:r>
      <w:r w:rsidRPr="00A324FA">
        <w:t xml:space="preserve"> Rozhodnutie o schválení žiadosti o NFP sa vydáva na dobu určitú a jeho platnosť a účinnosť končí finančným ukončením Projektu.</w:t>
      </w:r>
    </w:p>
  </w:comment>
  <w:comment w:id="15" w:author="Autor" w:initials="A">
    <w:p w14:paraId="721F93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Doplní sa jedna z dvoch možností:</w:t>
      </w:r>
      <w:r>
        <w:rPr>
          <w:i/>
          <w:sz w:val="22"/>
          <w:szCs w:val="22"/>
        </w:rPr>
        <w:t xml:space="preserve"> riadiaci orgán pre operačný program .............  </w:t>
      </w:r>
      <w:r>
        <w:rPr>
          <w:sz w:val="22"/>
          <w:szCs w:val="22"/>
        </w:rPr>
        <w:t xml:space="preserve">alebo </w:t>
      </w:r>
      <w:r>
        <w:rPr>
          <w:i/>
          <w:sz w:val="22"/>
          <w:szCs w:val="22"/>
        </w:rPr>
        <w:t>sprostredkovateľský orgán  na základe plnomocenstva zo dňa .................  (uvedie sa dátum účinnosti zmluvy medzi RO a SO  podľa §7 ods. 3 v spojení s §8 ods. 2 zák. č. 292/2014 Z. z. spolu s odkazom na konkrétne ustanovenie zmluvy podľa §7 ods. 3 v spojení s §8 ods. 2 zák. č. 292/2014 Z. z., z ktorej vyplýva plnomocenstvo sprostredkovateľského orgánu konať v mene riadiaceho orgánu ako poskytovateľ voči tretím osobám).</w:t>
      </w:r>
    </w:p>
  </w:comment>
  <w:comment w:id="20" w:author="Autor" w:initials="A">
    <w:p w14:paraId="4060EB1F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21" w:author="Autor" w:initials="A">
    <w:p w14:paraId="6128DB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421EA2" w15:done="0"/>
  <w15:commentEx w15:paraId="639E141A" w15:done="0"/>
  <w15:commentEx w15:paraId="42760ED3" w15:done="0"/>
  <w15:commentEx w15:paraId="46238546" w15:done="0"/>
  <w15:commentEx w15:paraId="5BBCB95A" w15:done="0"/>
  <w15:commentEx w15:paraId="035807B1" w15:done="0"/>
  <w15:commentEx w15:paraId="721F9340" w15:done="0"/>
  <w15:commentEx w15:paraId="4060EB1F" w15:done="0"/>
  <w15:commentEx w15:paraId="6128DB4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E939E5" w14:textId="77777777" w:rsidR="0074705F" w:rsidRDefault="0074705F">
      <w:r>
        <w:separator/>
      </w:r>
    </w:p>
  </w:endnote>
  <w:endnote w:type="continuationSeparator" w:id="0">
    <w:p w14:paraId="3E9AC90C" w14:textId="77777777" w:rsidR="0074705F" w:rsidRDefault="0074705F">
      <w:r>
        <w:continuationSeparator/>
      </w:r>
    </w:p>
  </w:endnote>
  <w:endnote w:type="continuationNotice" w:id="1">
    <w:p w14:paraId="02958295" w14:textId="77777777" w:rsidR="0074705F" w:rsidRDefault="007470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5EA5B" w14:textId="77777777" w:rsidR="00B66A5A" w:rsidRDefault="00B66A5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8A321" w14:textId="77777777" w:rsidR="00F01740" w:rsidRDefault="00F661A6">
    <w:pPr>
      <w:pStyle w:val="Pta"/>
      <w:jc w:val="right"/>
    </w:pPr>
    <w:r>
      <w:t xml:space="preserve"> </w:t>
    </w:r>
  </w:p>
  <w:p w14:paraId="11A6DD71" w14:textId="6191D7C7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4034DE">
      <w:rPr>
        <w:noProof/>
      </w:rPr>
      <w:t>2</w:t>
    </w:r>
    <w:r>
      <w:fldChar w:fldCharType="end"/>
    </w:r>
  </w:p>
  <w:p w14:paraId="4989F139" w14:textId="77777777" w:rsidR="00F01740" w:rsidRDefault="00F0174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86F81" w14:textId="77777777" w:rsidR="00B66A5A" w:rsidRDefault="00B66A5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CCBD3" w14:textId="77777777" w:rsidR="0074705F" w:rsidRDefault="0074705F">
      <w:r>
        <w:separator/>
      </w:r>
    </w:p>
  </w:footnote>
  <w:footnote w:type="continuationSeparator" w:id="0">
    <w:p w14:paraId="32D0B5B0" w14:textId="77777777" w:rsidR="0074705F" w:rsidRDefault="0074705F">
      <w:r>
        <w:continuationSeparator/>
      </w:r>
    </w:p>
  </w:footnote>
  <w:footnote w:type="continuationNotice" w:id="1">
    <w:p w14:paraId="516535B5" w14:textId="77777777" w:rsidR="0074705F" w:rsidRDefault="007470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1972F" w14:textId="77777777" w:rsidR="00B66A5A" w:rsidRDefault="00B66A5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60E02" w14:textId="77777777" w:rsidR="00F01740" w:rsidRDefault="00F01740">
    <w:pPr>
      <w:pStyle w:val="Hlavika"/>
    </w:pPr>
  </w:p>
  <w:p w14:paraId="14B40F2A" w14:textId="77777777" w:rsidR="00F01740" w:rsidRDefault="00F017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1948F" w14:textId="77777777"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14:paraId="74CD1CA5" w14:textId="77777777"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14:paraId="7BD0D8F4" w14:textId="77777777"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 wp14:anchorId="0B5FC867" wp14:editId="7497BF0D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740"/>
    <w:rsid w:val="00020C23"/>
    <w:rsid w:val="00086522"/>
    <w:rsid w:val="000B77B3"/>
    <w:rsid w:val="000D068E"/>
    <w:rsid w:val="00131F33"/>
    <w:rsid w:val="00142E11"/>
    <w:rsid w:val="0017379D"/>
    <w:rsid w:val="001F4F26"/>
    <w:rsid w:val="00201B15"/>
    <w:rsid w:val="002027C8"/>
    <w:rsid w:val="00260CA6"/>
    <w:rsid w:val="002C0C5D"/>
    <w:rsid w:val="002D2C51"/>
    <w:rsid w:val="002F192D"/>
    <w:rsid w:val="00336E4B"/>
    <w:rsid w:val="00366B45"/>
    <w:rsid w:val="003B68F6"/>
    <w:rsid w:val="004034DE"/>
    <w:rsid w:val="00470768"/>
    <w:rsid w:val="00486A3B"/>
    <w:rsid w:val="004967C7"/>
    <w:rsid w:val="005118B8"/>
    <w:rsid w:val="005209E4"/>
    <w:rsid w:val="005976B1"/>
    <w:rsid w:val="005A2CED"/>
    <w:rsid w:val="0060609D"/>
    <w:rsid w:val="006666FA"/>
    <w:rsid w:val="00693F72"/>
    <w:rsid w:val="006A0B6F"/>
    <w:rsid w:val="006A7DE3"/>
    <w:rsid w:val="006C6840"/>
    <w:rsid w:val="006E004C"/>
    <w:rsid w:val="00717C61"/>
    <w:rsid w:val="0074585F"/>
    <w:rsid w:val="0074705F"/>
    <w:rsid w:val="00854894"/>
    <w:rsid w:val="008843A2"/>
    <w:rsid w:val="00971CC1"/>
    <w:rsid w:val="00974F22"/>
    <w:rsid w:val="00975480"/>
    <w:rsid w:val="009844D5"/>
    <w:rsid w:val="00A324FA"/>
    <w:rsid w:val="00A36C80"/>
    <w:rsid w:val="00AD771B"/>
    <w:rsid w:val="00B66A5A"/>
    <w:rsid w:val="00B76DCC"/>
    <w:rsid w:val="00B83899"/>
    <w:rsid w:val="00B86995"/>
    <w:rsid w:val="00B940F8"/>
    <w:rsid w:val="00BA042C"/>
    <w:rsid w:val="00BC2AD4"/>
    <w:rsid w:val="00C43DCA"/>
    <w:rsid w:val="00C45E3E"/>
    <w:rsid w:val="00C63D4B"/>
    <w:rsid w:val="00C8006A"/>
    <w:rsid w:val="00C81430"/>
    <w:rsid w:val="00CB1D59"/>
    <w:rsid w:val="00CC5E96"/>
    <w:rsid w:val="00D232B5"/>
    <w:rsid w:val="00D2634F"/>
    <w:rsid w:val="00D528FA"/>
    <w:rsid w:val="00DE099B"/>
    <w:rsid w:val="00E05054"/>
    <w:rsid w:val="00E355C2"/>
    <w:rsid w:val="00E8227C"/>
    <w:rsid w:val="00E95F99"/>
    <w:rsid w:val="00EE0911"/>
    <w:rsid w:val="00F01740"/>
    <w:rsid w:val="00F01CC5"/>
    <w:rsid w:val="00F545D7"/>
    <w:rsid w:val="00F661A6"/>
    <w:rsid w:val="00F8272D"/>
    <w:rsid w:val="00FC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39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2018-10-08T10:06:00Z</dcterms:created>
  <dcterms:modified xsi:type="dcterms:W3CDTF">2018-10-26T09:27:00Z</dcterms:modified>
</cp:coreProperties>
</file>